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5FE" w:rsidRDefault="009475FE" w:rsidP="009475FE">
      <w:pPr>
        <w:autoSpaceDE w:val="0"/>
        <w:autoSpaceDN w:val="0"/>
        <w:adjustRightInd w:val="0"/>
        <w:spacing w:after="0" w:line="240" w:lineRule="auto"/>
        <w:jc w:val="center"/>
        <w:rPr>
          <w:rFonts w:ascii="fonts-bold" w:eastAsia="Times New Roman" w:hAnsi="fonts-bold" w:cs="Times New Roman"/>
          <w:color w:val="214180"/>
          <w:sz w:val="28"/>
          <w:szCs w:val="28"/>
          <w:u w:val="single"/>
          <w:lang w:eastAsia="ru-RU"/>
        </w:rPr>
      </w:pPr>
      <w:ins w:id="0" w:author="Ушатов Алексей Алексеевич" w:date="2022-04-11T14:11:00Z">
        <w:r w:rsidRPr="005C0D32">
          <w:rPr>
            <w:rFonts w:ascii="fonts-bold" w:eastAsia="Times New Roman" w:hAnsi="fonts-bold" w:cs="Times New Roman"/>
            <w:color w:val="214180"/>
            <w:sz w:val="28"/>
            <w:szCs w:val="28"/>
            <w:u w:val="single"/>
            <w:lang w:eastAsia="ru-RU"/>
          </w:rPr>
          <w:t>Перечень объектов лицензионного контроля</w:t>
        </w:r>
      </w:ins>
    </w:p>
    <w:p w:rsidR="009475FE" w:rsidRDefault="009475FE" w:rsidP="009475FE">
      <w:pPr>
        <w:autoSpaceDE w:val="0"/>
        <w:autoSpaceDN w:val="0"/>
        <w:adjustRightInd w:val="0"/>
        <w:spacing w:after="0" w:line="240" w:lineRule="auto"/>
        <w:jc w:val="center"/>
        <w:rPr>
          <w:rFonts w:ascii="fonts-bold" w:eastAsia="Times New Roman" w:hAnsi="fonts-bold" w:cs="Times New Roman"/>
          <w:color w:val="214180"/>
          <w:sz w:val="20"/>
          <w:szCs w:val="20"/>
          <w:u w:val="single"/>
          <w:lang w:eastAsia="ru-RU"/>
        </w:rPr>
      </w:pPr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1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2" w:author="Ушатов Алексей Алексеевич" w:date="2022-04-11T14:11:00Z">
        <w:r w:rsidRPr="003870E1">
          <w:rPr>
            <w:rFonts w:ascii="fonts-bold" w:eastAsia="Times New Roman" w:hAnsi="fonts-bold" w:cs="Times New Roman"/>
            <w:color w:val="214180"/>
            <w:sz w:val="24"/>
            <w:szCs w:val="24"/>
            <w:u w:val="single"/>
            <w:lang w:eastAsia="ru-RU"/>
          </w:rPr>
          <w:t>Разработка изделий ракетно-космической техники</w:t>
        </w:r>
        <w:r w:rsidRPr="003870E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870E1">
          <w:rPr>
            <w:rFonts w:ascii="Times New Roman" w:hAnsi="Times New Roman" w:cs="Times New Roman"/>
            <w:bCs/>
            <w:sz w:val="24"/>
            <w:szCs w:val="24"/>
          </w:rPr>
          <w:t xml:space="preserve">(открывающаяся вкладка </w:t>
        </w:r>
      </w:ins>
      <w:r w:rsidR="00C65A24" w:rsidRPr="003870E1">
        <w:rPr>
          <w:rFonts w:ascii="Times New Roman" w:hAnsi="Times New Roman" w:cs="Times New Roman"/>
          <w:bCs/>
          <w:sz w:val="24"/>
          <w:szCs w:val="24"/>
        </w:rPr>
        <w:t>из вложения № 4</w:t>
      </w:r>
      <w:ins w:id="3" w:author="Ушатов Алексей Алексеевич" w:date="2022-04-11T14:11:00Z">
        <w:r w:rsidRPr="003870E1">
          <w:rPr>
            <w:rFonts w:ascii="Times New Roman" w:hAnsi="Times New Roman" w:cs="Times New Roman"/>
            <w:bCs/>
            <w:sz w:val="24"/>
            <w:szCs w:val="24"/>
          </w:rPr>
          <w:t>)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4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5" w:author="Ушатов Алексей Алексеевич" w:date="2022-04-11T14:11:00Z">
        <w:r w:rsidRPr="003870E1">
          <w:rPr>
            <w:rFonts w:ascii="fonts-bold" w:eastAsia="Times New Roman" w:hAnsi="fonts-bold" w:cs="Times New Roman"/>
            <w:color w:val="214180"/>
            <w:sz w:val="24"/>
            <w:szCs w:val="24"/>
            <w:u w:val="single"/>
            <w:lang w:eastAsia="ru-RU"/>
          </w:rPr>
          <w:t>Изготовление изделий ракетно-космической техники</w:t>
        </w:r>
        <w:r w:rsidRPr="003870E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870E1">
          <w:rPr>
            <w:rFonts w:ascii="Times New Roman" w:hAnsi="Times New Roman" w:cs="Times New Roman"/>
            <w:bCs/>
            <w:sz w:val="24"/>
            <w:szCs w:val="24"/>
          </w:rPr>
          <w:t xml:space="preserve">(открывающаяся вкладка </w:t>
        </w:r>
      </w:ins>
      <w:r w:rsidR="00C65A24" w:rsidRPr="003870E1">
        <w:rPr>
          <w:rFonts w:ascii="Times New Roman" w:hAnsi="Times New Roman" w:cs="Times New Roman"/>
          <w:bCs/>
          <w:sz w:val="24"/>
          <w:szCs w:val="24"/>
        </w:rPr>
        <w:t>из вложения № 4</w:t>
      </w:r>
      <w:ins w:id="6" w:author="Ушатов Алексей Алексеевич" w:date="2022-04-11T14:11:00Z">
        <w:r w:rsidRPr="003870E1">
          <w:rPr>
            <w:rFonts w:ascii="Times New Roman" w:hAnsi="Times New Roman" w:cs="Times New Roman"/>
            <w:bCs/>
            <w:sz w:val="24"/>
            <w:szCs w:val="24"/>
          </w:rPr>
          <w:t>)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7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bookmarkStart w:id="8" w:name="_GoBack"/>
      <w:ins w:id="9" w:author="Ушатов Алексей Алексеевич" w:date="2022-04-11T14:11:00Z">
        <w:r w:rsidRPr="003870E1">
          <w:rPr>
            <w:rFonts w:ascii="fonts-bold" w:eastAsia="Times New Roman" w:hAnsi="fonts-bold" w:cs="Times New Roman"/>
            <w:color w:val="214180"/>
            <w:sz w:val="24"/>
            <w:szCs w:val="24"/>
            <w:u w:val="single"/>
            <w:lang w:eastAsia="ru-RU"/>
          </w:rPr>
          <w:t>Производство (серийное) изделий ракетно-космической техники</w:t>
        </w:r>
        <w:r w:rsidRPr="003870E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870E1">
          <w:rPr>
            <w:rFonts w:ascii="Times New Roman" w:hAnsi="Times New Roman" w:cs="Times New Roman"/>
            <w:bCs/>
            <w:sz w:val="24"/>
            <w:szCs w:val="24"/>
          </w:rPr>
          <w:t xml:space="preserve">(открывающаяся </w:t>
        </w:r>
        <w:bookmarkEnd w:id="8"/>
        <w:r w:rsidRPr="003870E1">
          <w:rPr>
            <w:rFonts w:ascii="Times New Roman" w:hAnsi="Times New Roman" w:cs="Times New Roman"/>
            <w:bCs/>
            <w:sz w:val="24"/>
            <w:szCs w:val="24"/>
          </w:rPr>
          <w:t>вкладка</w:t>
        </w:r>
      </w:ins>
      <w:r w:rsidR="00C65A24" w:rsidRPr="003870E1">
        <w:rPr>
          <w:rFonts w:ascii="Times New Roman" w:hAnsi="Times New Roman" w:cs="Times New Roman"/>
          <w:bCs/>
          <w:sz w:val="24"/>
          <w:szCs w:val="24"/>
        </w:rPr>
        <w:t xml:space="preserve"> из вложения № 4</w:t>
      </w:r>
      <w:ins w:id="10" w:author="Ушатов Алексей Алексеевич" w:date="2022-04-11T14:11:00Z">
        <w:r w:rsidRPr="003870E1">
          <w:rPr>
            <w:rFonts w:ascii="Times New Roman" w:hAnsi="Times New Roman" w:cs="Times New Roman"/>
            <w:bCs/>
            <w:sz w:val="24"/>
            <w:szCs w:val="24"/>
          </w:rPr>
          <w:t>)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11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12" w:author="Ушатов Алексей Алексеевич" w:date="2022-04-11T14:11:00Z">
        <w:r w:rsidRPr="003870E1">
          <w:rPr>
            <w:rFonts w:ascii="fonts-bold" w:eastAsia="Times New Roman" w:hAnsi="fonts-bold" w:cs="Times New Roman"/>
            <w:color w:val="214180"/>
            <w:sz w:val="24"/>
            <w:szCs w:val="24"/>
            <w:u w:val="single"/>
            <w:lang w:eastAsia="ru-RU"/>
          </w:rPr>
          <w:t>Испытания изделий ракетно-космической техники</w:t>
        </w:r>
        <w:r w:rsidRPr="003870E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870E1">
          <w:rPr>
            <w:rFonts w:ascii="Times New Roman" w:hAnsi="Times New Roman" w:cs="Times New Roman"/>
            <w:bCs/>
            <w:sz w:val="24"/>
            <w:szCs w:val="24"/>
          </w:rPr>
          <w:t xml:space="preserve">(открывающаяся вкладка </w:t>
        </w:r>
      </w:ins>
      <w:r w:rsidR="00C65A24" w:rsidRPr="003870E1">
        <w:rPr>
          <w:rFonts w:ascii="Times New Roman" w:hAnsi="Times New Roman" w:cs="Times New Roman"/>
          <w:bCs/>
          <w:sz w:val="24"/>
          <w:szCs w:val="24"/>
        </w:rPr>
        <w:t>из вложения № 4</w:t>
      </w:r>
      <w:ins w:id="13" w:author="Ушатов Алексей Алексеевич" w:date="2022-04-11T14:11:00Z">
        <w:r w:rsidRPr="003870E1">
          <w:rPr>
            <w:rFonts w:ascii="Times New Roman" w:hAnsi="Times New Roman" w:cs="Times New Roman"/>
            <w:bCs/>
            <w:sz w:val="24"/>
            <w:szCs w:val="24"/>
          </w:rPr>
          <w:t>)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14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15" w:author="Ушатов Алексей Алексеевич" w:date="2022-04-11T14:11:00Z">
        <w:r w:rsidRPr="003870E1">
          <w:rPr>
            <w:rFonts w:ascii="fonts-bold" w:eastAsia="Times New Roman" w:hAnsi="fonts-bold" w:cs="Times New Roman"/>
            <w:color w:val="214180"/>
            <w:sz w:val="24"/>
            <w:szCs w:val="24"/>
            <w:u w:val="single"/>
            <w:lang w:eastAsia="ru-RU"/>
          </w:rPr>
          <w:t>Ремонт изделий ракетно-космической техники</w:t>
        </w:r>
        <w:r w:rsidRPr="003870E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870E1">
          <w:rPr>
            <w:rFonts w:ascii="Times New Roman" w:hAnsi="Times New Roman" w:cs="Times New Roman"/>
            <w:bCs/>
            <w:sz w:val="24"/>
            <w:szCs w:val="24"/>
          </w:rPr>
          <w:t xml:space="preserve">(открывающаяся вкладка </w:t>
        </w:r>
      </w:ins>
      <w:r w:rsidR="00C65A24" w:rsidRPr="003870E1">
        <w:rPr>
          <w:rFonts w:ascii="Times New Roman" w:hAnsi="Times New Roman" w:cs="Times New Roman"/>
          <w:bCs/>
          <w:sz w:val="24"/>
          <w:szCs w:val="24"/>
        </w:rPr>
        <w:t>из вложения № 4</w:t>
      </w:r>
      <w:ins w:id="16" w:author="Ушатов Алексей Алексеевич" w:date="2022-04-11T14:11:00Z">
        <w:r w:rsidRPr="003870E1">
          <w:rPr>
            <w:rFonts w:ascii="Times New Roman" w:hAnsi="Times New Roman" w:cs="Times New Roman"/>
            <w:bCs/>
            <w:sz w:val="24"/>
            <w:szCs w:val="24"/>
          </w:rPr>
          <w:t>)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17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18" w:author="Ушатов Алексей Алексеевич" w:date="2022-04-11T14:11:00Z">
        <w:r w:rsidRPr="003870E1">
          <w:rPr>
            <w:rFonts w:ascii="fonts-bold" w:eastAsia="Times New Roman" w:hAnsi="fonts-bold" w:cs="Times New Roman"/>
            <w:color w:val="214180"/>
            <w:sz w:val="24"/>
            <w:szCs w:val="24"/>
            <w:u w:val="single"/>
            <w:lang w:eastAsia="ru-RU"/>
          </w:rPr>
          <w:t>Продление установленных ресурсов и срока службы изделий ракетно-космической техники</w:t>
        </w:r>
        <w:r w:rsidRPr="003870E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870E1">
          <w:rPr>
            <w:rFonts w:ascii="Times New Roman" w:hAnsi="Times New Roman" w:cs="Times New Roman"/>
            <w:bCs/>
            <w:sz w:val="24"/>
            <w:szCs w:val="24"/>
          </w:rPr>
          <w:t xml:space="preserve">(открывающаяся </w:t>
        </w:r>
      </w:ins>
      <w:r w:rsidR="00C65A24" w:rsidRPr="003870E1">
        <w:rPr>
          <w:rFonts w:ascii="Times New Roman" w:hAnsi="Times New Roman" w:cs="Times New Roman"/>
          <w:bCs/>
          <w:sz w:val="24"/>
          <w:szCs w:val="24"/>
        </w:rPr>
        <w:t>из вложения № 4</w:t>
      </w:r>
      <w:ins w:id="19" w:author="Ушатов Алексей Алексеевич" w:date="2022-04-11T14:11:00Z">
        <w:r w:rsidRPr="003870E1">
          <w:rPr>
            <w:rFonts w:ascii="Times New Roman" w:hAnsi="Times New Roman" w:cs="Times New Roman"/>
            <w:bCs/>
            <w:sz w:val="24"/>
            <w:szCs w:val="24"/>
          </w:rPr>
          <w:t>)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20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21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Услуги по подготовке к пуску ракет космического назначения и выведению космических объектов на орбиту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22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23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Услуги по пуску ракет космического назначения и выведению космических объектов на орбиту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24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25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Услуги по утилизации спускаемых аппаратов (капсул), составных частей ракет космического назначения и (или) составных частей космических аппаратов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26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27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Услуги по экологическому обследованию территории космодромов и районов падения отделяющихся частей ракет космического назначения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28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29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Услуги по проведению поисковых, поисково-спасательных и аварийно-спасательных мероприятий, в том числе по эвакуации спускаемых аппаратов (капсул), составных частей ракет космического назначения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30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31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Услуги по разработке, производству, монтажу, испытанию, вводу в эксплуатацию, эксплуатации, ремонту, доработке и модернизации технологического оборудования объектов наземной космической инфраструктуры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32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33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Услуги по разработке, производству, монтажу, испытанию, вводу в эксплуатацию, эксплуатации, ремонту, доработке, модернизации приборов и систем для измерений, контроля, испытаний ракетно-космической техники на объектах наземной космической инфраструктуры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34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35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Услуги наземных центров по управлению полетами космических объектов, запущенных в космическое пространство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36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37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Услуги по приему и первичной обработке информации, получаемой с космических аппаратов дистанционного зондирования Земли (за исключением информации, используемой для образовательных целей)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38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39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 xml:space="preserve">Услуги по расчету траекторий движения ракет-носителей, разгонных блоков, </w:t>
        </w:r>
        <w:proofErr w:type="spellStart"/>
        <w:r w:rsidRPr="003870E1">
          <w:rPr>
            <w:rFonts w:ascii="Times New Roman" w:hAnsi="Times New Roman" w:cs="Times New Roman"/>
            <w:sz w:val="24"/>
            <w:szCs w:val="24"/>
          </w:rPr>
          <w:t>баллистико</w:t>
        </w:r>
        <w:proofErr w:type="spellEnd"/>
        <w:r w:rsidRPr="003870E1">
          <w:rPr>
            <w:rFonts w:ascii="Times New Roman" w:hAnsi="Times New Roman" w:cs="Times New Roman"/>
            <w:sz w:val="24"/>
            <w:szCs w:val="24"/>
          </w:rPr>
          <w:t>-навигационному обеспечению полетов космических аппаратов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40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41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Услуги по проведению наземной экспериментальной отработки ракетно-космической техники и ее составных частей</w:t>
        </w:r>
      </w:ins>
    </w:p>
    <w:p w:rsidR="00225FCC" w:rsidRPr="003870E1" w:rsidRDefault="00225FCC" w:rsidP="00225F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ins w:id="42" w:author="Ушатов Алексей Алексеевич" w:date="2022-04-11T14:11:00Z"/>
          <w:rFonts w:ascii="Times New Roman" w:hAnsi="Times New Roman" w:cs="Times New Roman"/>
          <w:sz w:val="24"/>
          <w:szCs w:val="24"/>
        </w:rPr>
      </w:pPr>
      <w:ins w:id="43" w:author="Ушатов Алексей Алексеевич" w:date="2022-04-11T14:11:00Z">
        <w:r w:rsidRPr="003870E1">
          <w:rPr>
            <w:rFonts w:ascii="Times New Roman" w:hAnsi="Times New Roman" w:cs="Times New Roman"/>
            <w:sz w:val="24"/>
            <w:szCs w:val="24"/>
          </w:rPr>
          <w:t>Подготовка участников космического полета к космическому полету</w:t>
        </w:r>
      </w:ins>
    </w:p>
    <w:p w:rsidR="00225FCC" w:rsidRPr="003870E1" w:rsidRDefault="00225FCC" w:rsidP="00225FC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ins w:id="44" w:author="Ушатов Алексей Алексеевич" w:date="2022-04-11T14:11:00Z"/>
          <w:rFonts w:ascii="Times New Roman" w:hAnsi="Times New Roman" w:cs="Times New Roman"/>
          <w:i/>
          <w:sz w:val="20"/>
          <w:szCs w:val="20"/>
        </w:rPr>
      </w:pPr>
    </w:p>
    <w:p w:rsidR="00CE3310" w:rsidRDefault="00590684"/>
    <w:sectPr w:rsidR="00CE3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fonts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900BE"/>
    <w:multiLevelType w:val="hybridMultilevel"/>
    <w:tmpl w:val="ECD444AE"/>
    <w:lvl w:ilvl="0" w:tplc="47A84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Ушатов Алексей Алексеевич">
    <w15:presenceInfo w15:providerId="AD" w15:userId="S-1-5-21-1159456624-3898366147-1006459403-18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revisionView w:markup="0"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CC"/>
    <w:rsid w:val="00225FCC"/>
    <w:rsid w:val="003451CE"/>
    <w:rsid w:val="003870E1"/>
    <w:rsid w:val="003E114B"/>
    <w:rsid w:val="00561E43"/>
    <w:rsid w:val="009475FE"/>
    <w:rsid w:val="00C6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63C6"/>
  <w15:chartTrackingRefBased/>
  <w15:docId w15:val="{5372E4E6-9290-4495-8E99-3EB0DF9D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 Татьяна Вениаминовна</dc:creator>
  <cp:keywords/>
  <dc:description/>
  <cp:lastModifiedBy>Жаркова Татьяна Вениаминовна</cp:lastModifiedBy>
  <cp:revision>2</cp:revision>
  <dcterms:created xsi:type="dcterms:W3CDTF">2022-04-11T13:29:00Z</dcterms:created>
  <dcterms:modified xsi:type="dcterms:W3CDTF">2022-04-11T13:37:00Z</dcterms:modified>
</cp:coreProperties>
</file>